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AAD95" w14:textId="77777777" w:rsidR="001534FE" w:rsidRPr="00621143" w:rsidRDefault="001534FE" w:rsidP="00621143">
      <w:pPr>
        <w:pStyle w:val="PolicyTitleBox"/>
      </w:pPr>
      <w:r w:rsidRPr="00621143">
        <w:t>Clatskanie School District 6J</w:t>
      </w:r>
    </w:p>
    <w:p w14:paraId="49821488" w14:textId="77777777" w:rsidR="00CC7D46" w:rsidRPr="00621143" w:rsidRDefault="00CC7D46" w:rsidP="00621143"/>
    <w:p w14:paraId="1E5A725C" w14:textId="77777777" w:rsidR="001E1260" w:rsidRPr="00621143" w:rsidRDefault="001E1260" w:rsidP="00621143">
      <w:pPr>
        <w:pStyle w:val="PolicyCode"/>
      </w:pPr>
      <w:r w:rsidRPr="00621143">
        <w:t>Code:</w:t>
      </w:r>
      <w:r w:rsidRPr="00621143">
        <w:tab/>
      </w:r>
      <w:r w:rsidR="00BB722B" w:rsidRPr="00621143">
        <w:rPr>
          <w:bCs/>
        </w:rPr>
        <w:t>BCF</w:t>
      </w:r>
    </w:p>
    <w:p w14:paraId="2EDA59B4" w14:textId="77777777" w:rsidR="00AA102F" w:rsidRDefault="001E1260" w:rsidP="00621143">
      <w:pPr>
        <w:pStyle w:val="PolicyCode"/>
      </w:pPr>
      <w:r w:rsidRPr="00621143">
        <w:t>Adopted:</w:t>
      </w:r>
      <w:r w:rsidRPr="00621143">
        <w:tab/>
      </w:r>
      <w:r w:rsidR="00BB722B" w:rsidRPr="00621143">
        <w:t>4/22/13</w:t>
      </w:r>
    </w:p>
    <w:p w14:paraId="3F020CF5" w14:textId="09B01354" w:rsidR="001E1260" w:rsidRPr="00621143" w:rsidRDefault="00AA102F" w:rsidP="00621143">
      <w:pPr>
        <w:pStyle w:val="PolicyCode"/>
      </w:pPr>
      <w:r>
        <w:t>Revised/Readopted:</w:t>
      </w:r>
      <w:r>
        <w:tab/>
        <w:t>1/08/24</w:t>
      </w:r>
    </w:p>
    <w:p w14:paraId="4CB7D6AA" w14:textId="77777777" w:rsidR="001E1260" w:rsidRPr="00621143" w:rsidRDefault="001E1260" w:rsidP="00621143">
      <w:pPr>
        <w:pStyle w:val="PolicyCode"/>
      </w:pPr>
      <w:r w:rsidRPr="00621143">
        <w:t>Orig. Code:</w:t>
      </w:r>
      <w:r w:rsidRPr="00621143">
        <w:tab/>
      </w:r>
      <w:r w:rsidR="00BB722B" w:rsidRPr="00621143">
        <w:t>BCF</w:t>
      </w:r>
    </w:p>
    <w:p w14:paraId="43B3126C" w14:textId="774E0B6B" w:rsidR="001E1260" w:rsidRPr="00E75341" w:rsidRDefault="000A2670" w:rsidP="00621143">
      <w:pPr>
        <w:rPr>
          <w:i/>
          <w:iCs/>
          <w:highlight w:val="yellow"/>
        </w:rPr>
      </w:pPr>
      <w:r w:rsidRPr="00E75341">
        <w:rPr>
          <w:i/>
          <w:iCs/>
          <w:highlight w:val="yellow"/>
        </w:rPr>
        <w:t xml:space="preserve">The primary change to this policy was to remove language regarding educational equity advisory committees, which are no </w:t>
      </w:r>
      <w:proofErr w:type="gramStart"/>
      <w:r w:rsidRPr="00E75341">
        <w:rPr>
          <w:i/>
          <w:iCs/>
          <w:highlight w:val="yellow"/>
        </w:rPr>
        <w:t>long</w:t>
      </w:r>
      <w:proofErr w:type="gramEnd"/>
      <w:r w:rsidRPr="00E75341">
        <w:rPr>
          <w:i/>
          <w:iCs/>
          <w:highlight w:val="yellow"/>
        </w:rPr>
        <w:t xml:space="preserve"> board committees. Since the district did not have this language, the changes are less critical. OSBA may be releasing additional updates to the committee policies later this year.</w:t>
      </w:r>
    </w:p>
    <w:p w14:paraId="47D68AD5" w14:textId="77777777" w:rsidR="00EF573E" w:rsidRPr="00621143" w:rsidRDefault="00BB722B" w:rsidP="00621143">
      <w:pPr>
        <w:pStyle w:val="PolicyTitle"/>
      </w:pPr>
      <w:r w:rsidRPr="00621143">
        <w:t>Advisory Committees to the Board</w:t>
      </w:r>
    </w:p>
    <w:p w14:paraId="0C98DFCE" w14:textId="77777777" w:rsidR="00EF573E" w:rsidRPr="00621143" w:rsidRDefault="00EF573E" w:rsidP="00621143"/>
    <w:p w14:paraId="5FCE8DD1" w14:textId="4064CC95" w:rsidR="00BB722B" w:rsidRPr="00621143" w:rsidRDefault="00BB722B" w:rsidP="00621143">
      <w:pPr>
        <w:pStyle w:val="PolicyBodyText"/>
        <w:rPr>
          <w:del w:id="0" w:author="OSBA" w:date="2025-09-12T17:10:00Z" w16du:dateUtc="2025-09-13T00:10:00Z"/>
        </w:rPr>
      </w:pPr>
      <w:r w:rsidRPr="00621143">
        <w:t xml:space="preserve">In an ongoing effort to increase communication with the public and to provide for </w:t>
      </w:r>
      <w:r w:rsidR="008D6019" w:rsidRPr="00621143">
        <w:t>community</w:t>
      </w:r>
      <w:r w:rsidRPr="00621143">
        <w:t xml:space="preserve"> involvement, the Board may appoint advisory committees which include community members to consider matters of districtwide importance.</w:t>
      </w:r>
      <w:del w:id="1" w:author="OSBA" w:date="2025-09-12T17:10:00Z" w16du:dateUtc="2025-09-13T00:10:00Z">
        <w:r w:rsidRPr="00621143">
          <w:delText xml:space="preserve"> Such committees will not be appointed on a permanent basis, but will be appointed to assist in a particular area of activity.</w:delText>
        </w:r>
      </w:del>
    </w:p>
    <w:p w14:paraId="12237CAC" w14:textId="77777777" w:rsidR="00BB722B" w:rsidRPr="00621143" w:rsidRDefault="00BB722B" w:rsidP="00621143">
      <w:pPr>
        <w:pStyle w:val="PolicyBodyText"/>
      </w:pPr>
    </w:p>
    <w:p w14:paraId="76727B9E" w14:textId="77777777" w:rsidR="00BB722B" w:rsidRPr="00621143" w:rsidRDefault="00BB722B" w:rsidP="00621143">
      <w:pPr>
        <w:pStyle w:val="PolicyBodyText"/>
      </w:pPr>
      <w:r w:rsidRPr="00621143">
        <w:t>Recommendations of such committees will be given careful consideration by the Board, but such recommendations will not relieve the Board of its legal responsibility to make final decisions about such matters.</w:t>
      </w:r>
    </w:p>
    <w:p w14:paraId="20FD51E3" w14:textId="77777777" w:rsidR="00BB722B" w:rsidRPr="00621143" w:rsidRDefault="00BB722B" w:rsidP="00621143">
      <w:pPr>
        <w:pStyle w:val="PolicyBodyText"/>
      </w:pPr>
    </w:p>
    <w:p w14:paraId="313B441D" w14:textId="76094266" w:rsidR="00BB722B" w:rsidRPr="00621143" w:rsidRDefault="00BB722B" w:rsidP="00621143">
      <w:pPr>
        <w:pStyle w:val="PolicyBodyText"/>
      </w:pPr>
      <w:r w:rsidRPr="00621143">
        <w:t xml:space="preserve">All meetings of advisory committees shall follow </w:t>
      </w:r>
      <w:r w:rsidR="008D6019" w:rsidRPr="00621143">
        <w:t>the Public Meetings Law</w:t>
      </w:r>
      <w:r w:rsidRPr="00621143">
        <w:t>. The press may attend and report proceedings. Visitors shall sit apart from the committee members and shall speak only when invited to do so by the committee chair.</w:t>
      </w:r>
    </w:p>
    <w:p w14:paraId="49B0CD6C" w14:textId="77777777" w:rsidR="00BB722B" w:rsidRPr="00621143" w:rsidRDefault="00BB722B" w:rsidP="00621143">
      <w:pPr>
        <w:pStyle w:val="PolicyBodyText"/>
      </w:pPr>
    </w:p>
    <w:p w14:paraId="1EC58D9D" w14:textId="5C452DD3" w:rsidR="00BB722B" w:rsidRPr="00621143" w:rsidRDefault="00BB722B" w:rsidP="00621143">
      <w:pPr>
        <w:pStyle w:val="PolicyBodyText"/>
      </w:pPr>
      <w:r w:rsidRPr="00621143">
        <w:t xml:space="preserve">The composition of advisory committees to the Board will be broadly representative and will take into consideration the specific tasks assigned to the committee. </w:t>
      </w:r>
      <w:proofErr w:type="gramStart"/>
      <w:r w:rsidRPr="00621143">
        <w:t>The process for the</w:t>
      </w:r>
      <w:proofErr w:type="gramEnd"/>
      <w:r w:rsidRPr="00621143">
        <w:t xml:space="preserve"> appointment of community members to an advisory committee will be determined by the Board. </w:t>
      </w:r>
      <w:r w:rsidR="008D6019" w:rsidRPr="00621143">
        <w:t xml:space="preserve">When requested and approved by the Board, </w:t>
      </w:r>
      <w:proofErr w:type="gramStart"/>
      <w:r w:rsidR="008D6019" w:rsidRPr="00621143">
        <w:t>appointment</w:t>
      </w:r>
      <w:proofErr w:type="gramEnd"/>
      <w:r w:rsidRPr="00621143">
        <w:t xml:space="preserve"> of staff members, when appropriate, will be made by the superintendent.</w:t>
      </w:r>
    </w:p>
    <w:p w14:paraId="1BD690A9" w14:textId="77777777" w:rsidR="00BB722B" w:rsidRPr="00621143" w:rsidRDefault="00BB722B" w:rsidP="00621143">
      <w:pPr>
        <w:pStyle w:val="PolicyBodyText"/>
      </w:pPr>
    </w:p>
    <w:p w14:paraId="117867F5" w14:textId="77777777" w:rsidR="00BB722B" w:rsidRPr="00621143" w:rsidRDefault="00BB722B" w:rsidP="00621143">
      <w:pPr>
        <w:pStyle w:val="PolicyBodyText"/>
      </w:pPr>
      <w:r w:rsidRPr="00621143">
        <w:t>The Board will adopt guidelines for each committee as appropriate, which will include, but not be limited to, the following:</w:t>
      </w:r>
    </w:p>
    <w:p w14:paraId="5338DD32" w14:textId="77777777" w:rsidR="00BB722B" w:rsidRPr="00621143" w:rsidRDefault="00BB722B" w:rsidP="00621143">
      <w:pPr>
        <w:pStyle w:val="PolicyBodyText"/>
      </w:pPr>
    </w:p>
    <w:p w14:paraId="478AB409" w14:textId="7C909FDC" w:rsidR="00BB722B" w:rsidRPr="00621143" w:rsidRDefault="00BB722B" w:rsidP="00621143">
      <w:pPr>
        <w:pStyle w:val="Level1"/>
      </w:pPr>
      <w:r w:rsidRPr="00621143">
        <w:t>The committee</w:t>
      </w:r>
      <w:r w:rsidR="00E60BBE">
        <w:t>’</w:t>
      </w:r>
      <w:r w:rsidRPr="00621143">
        <w:t xml:space="preserve">s </w:t>
      </w:r>
      <w:r w:rsidR="008D6019" w:rsidRPr="00621143">
        <w:t>written charge which shall include, but not be limited</w:t>
      </w:r>
      <w:r w:rsidRPr="00621143">
        <w:t xml:space="preserve"> to</w:t>
      </w:r>
      <w:r w:rsidR="008D6019" w:rsidRPr="00621143">
        <w:t>, a statement of purpose</w:t>
      </w:r>
      <w:r w:rsidRPr="00621143">
        <w:t xml:space="preserve"> and </w:t>
      </w:r>
      <w:proofErr w:type="gramStart"/>
      <w:r w:rsidR="008D6019" w:rsidRPr="00621143">
        <w:t>responsibility</w:t>
      </w:r>
      <w:r w:rsidRPr="00621143">
        <w:t>;</w:t>
      </w:r>
      <w:proofErr w:type="gramEnd"/>
    </w:p>
    <w:p w14:paraId="2F299430" w14:textId="77777777" w:rsidR="00BB722B" w:rsidRPr="00621143" w:rsidRDefault="00BB722B" w:rsidP="00621143">
      <w:pPr>
        <w:pStyle w:val="Level1"/>
      </w:pPr>
      <w:r w:rsidRPr="00621143">
        <w:t xml:space="preserve">The resources the Board will </w:t>
      </w:r>
      <w:proofErr w:type="gramStart"/>
      <w:r w:rsidRPr="00621143">
        <w:t>provide;</w:t>
      </w:r>
      <w:proofErr w:type="gramEnd"/>
    </w:p>
    <w:p w14:paraId="6926C3E3" w14:textId="10357EE5" w:rsidR="00BB722B" w:rsidRPr="00621143" w:rsidRDefault="00BB722B" w:rsidP="00621143">
      <w:pPr>
        <w:pStyle w:val="Level1"/>
      </w:pPr>
      <w:r w:rsidRPr="00621143">
        <w:t xml:space="preserve">The length of time the committee is asked to serve and the approximate date(s) on which the Board wishes to receive </w:t>
      </w:r>
      <w:r w:rsidR="008D6019" w:rsidRPr="00621143">
        <w:t xml:space="preserve">the </w:t>
      </w:r>
      <w:r w:rsidRPr="00621143">
        <w:t>committee report(s).</w:t>
      </w:r>
    </w:p>
    <w:p w14:paraId="6C14212A" w14:textId="45BDD06C" w:rsidR="00BB722B" w:rsidRPr="00621143" w:rsidRDefault="00BB722B" w:rsidP="00621143">
      <w:pPr>
        <w:pStyle w:val="PolicyBodyText"/>
        <w:spacing w:after="240"/>
      </w:pPr>
      <w:r w:rsidRPr="00621143">
        <w:t xml:space="preserve">Except as specifically provided by the Board, advisory committees will cease to function when their reports have been received </w:t>
      </w:r>
      <w:r w:rsidR="008D6019" w:rsidRPr="00621143">
        <w:t xml:space="preserve">by the Board </w:t>
      </w:r>
      <w:r w:rsidRPr="00621143">
        <w:t>or when the purposes for which they were established have been accomplished</w:t>
      </w:r>
      <w:r w:rsidR="008D6019" w:rsidRPr="00621143">
        <w:t>.</w:t>
      </w:r>
    </w:p>
    <w:p w14:paraId="5B493893" w14:textId="77777777" w:rsidR="00BB722B" w:rsidRPr="00621143" w:rsidRDefault="00BB722B" w:rsidP="00621143">
      <w:pPr>
        <w:pStyle w:val="PolicyBodyText"/>
      </w:pPr>
      <w:r w:rsidRPr="00621143">
        <w:t>The Board may be represented on lay and professional committees that serve the Board in an advisory capacity, with specific Board members appointed by the chair, but normally such Board members will function as ex-officio members of the committees.</w:t>
      </w:r>
    </w:p>
    <w:p w14:paraId="22771CA7" w14:textId="77777777" w:rsidR="0012544F" w:rsidRPr="00621143" w:rsidRDefault="0012544F" w:rsidP="00621143">
      <w:pPr>
        <w:suppressAutoHyphens w:val="0"/>
        <w:spacing w:after="160" w:line="259" w:lineRule="auto"/>
        <w:rPr>
          <w:del w:id="2" w:author="OSBA" w:date="2025-09-12T17:10:00Z" w16du:dateUtc="2025-09-13T00:10:00Z"/>
        </w:rPr>
      </w:pPr>
      <w:del w:id="3" w:author="OSBA" w:date="2025-09-12T17:10:00Z" w16du:dateUtc="2025-09-13T00:10:00Z">
        <w:r w:rsidRPr="00621143">
          <w:br w:type="page"/>
        </w:r>
      </w:del>
    </w:p>
    <w:p w14:paraId="289ABE93" w14:textId="00DDD3E0" w:rsidR="00BB722B" w:rsidRPr="00621143" w:rsidRDefault="00BB722B" w:rsidP="00621143">
      <w:pPr>
        <w:pStyle w:val="PolicyBodyText"/>
        <w:spacing w:after="240"/>
        <w:rPr>
          <w:del w:id="4" w:author="OSBA" w:date="2025-09-12T17:10:00Z" w16du:dateUtc="2025-09-13T00:10:00Z"/>
        </w:rPr>
      </w:pPr>
      <w:del w:id="5" w:author="OSBA" w:date="2025-09-12T17:10:00Z" w16du:dateUtc="2025-09-13T00:10:00Z">
        <w:r w:rsidRPr="00621143">
          <w:lastRenderedPageBreak/>
          <w:delText>The Board</w:delText>
        </w:r>
        <w:r w:rsidR="00E60BBE">
          <w:delText>’</w:delText>
        </w:r>
        <w:r w:rsidRPr="00621143">
          <w:delText>s responsibility cannot be delegated or surrendered to others; therefore, all recommendations of an advisory committee must be submitted to the Board for action and must be recognized as advisory in nature.</w:delText>
        </w:r>
      </w:del>
    </w:p>
    <w:p w14:paraId="26D62552" w14:textId="6C7B465D" w:rsidR="00CC25AA" w:rsidRDefault="00BB722B" w:rsidP="004C378D">
      <w:pPr>
        <w:pStyle w:val="PolicyBodyText"/>
      </w:pPr>
      <w:r w:rsidRPr="00621143">
        <w:t>END OF POLICY</w:t>
      </w:r>
    </w:p>
    <w:p w14:paraId="5BCB48B8" w14:textId="77777777" w:rsidR="004C378D" w:rsidRDefault="004C378D" w:rsidP="004C378D">
      <w:pPr>
        <w:pStyle w:val="PolicyLine"/>
      </w:pPr>
    </w:p>
    <w:p w14:paraId="31E45B6F" w14:textId="77777777" w:rsidR="004C378D" w:rsidRPr="00175DB8" w:rsidRDefault="004C378D" w:rsidP="004C378D">
      <w:pPr>
        <w:pStyle w:val="PolicyReferencesHeading"/>
      </w:pPr>
      <w:r w:rsidRPr="00175DB8">
        <w:t>Legal Reference(s):</w:t>
      </w:r>
    </w:p>
    <w:p w14:paraId="20947C54" w14:textId="77777777" w:rsidR="004C378D" w:rsidRPr="00175DB8" w:rsidRDefault="004C378D" w:rsidP="004C378D">
      <w:pPr>
        <w:pStyle w:val="PolicyReferences"/>
      </w:pPr>
    </w:p>
    <w:p w14:paraId="1BB26171" w14:textId="77777777" w:rsidR="004C378D" w:rsidRDefault="004C378D" w:rsidP="004C378D">
      <w:pPr>
        <w:pStyle w:val="PolicyReferences"/>
        <w:rPr>
          <w:rStyle w:val="SYSHYPERTEXT"/>
        </w:rPr>
        <w:sectPr w:rsidR="004C378D"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pPr>
      <w:bookmarkStart w:id="6" w:name="Laws"/>
      <w:bookmarkStart w:id="7" w:name="ORS"/>
      <w:bookmarkEnd w:id="6"/>
      <w:bookmarkEnd w:id="7"/>
    </w:p>
    <w:p w14:paraId="7113EC7F" w14:textId="77777777" w:rsidR="004C378D" w:rsidRPr="00175DB8" w:rsidRDefault="004C378D" w:rsidP="004C378D">
      <w:pPr>
        <w:pStyle w:val="PolicyReferences"/>
      </w:pPr>
      <w:hyperlink r:id="rId14" w:history="1">
        <w:r w:rsidRPr="00175DB8">
          <w:rPr>
            <w:rStyle w:val="Hyperlink"/>
          </w:rPr>
          <w:t>ORS 192</w:t>
        </w:r>
      </w:hyperlink>
      <w:r w:rsidRPr="00175DB8">
        <w:t>.610</w:t>
      </w:r>
    </w:p>
    <w:p w14:paraId="2464BB5A" w14:textId="77777777" w:rsidR="004C378D" w:rsidRPr="00175DB8" w:rsidRDefault="004C378D" w:rsidP="004C378D">
      <w:pPr>
        <w:pStyle w:val="PolicyReferences"/>
      </w:pPr>
      <w:hyperlink r:id="rId15" w:history="1">
        <w:r w:rsidRPr="00175DB8">
          <w:rPr>
            <w:rStyle w:val="Hyperlink"/>
          </w:rPr>
          <w:t>ORS 192</w:t>
        </w:r>
      </w:hyperlink>
      <w:r w:rsidRPr="00175DB8">
        <w:t>.630</w:t>
      </w:r>
    </w:p>
    <w:p w14:paraId="47741EDF" w14:textId="77777777" w:rsidR="004C378D" w:rsidRPr="00175DB8" w:rsidRDefault="004C378D" w:rsidP="004C378D">
      <w:pPr>
        <w:pStyle w:val="PolicyReferences"/>
      </w:pPr>
      <w:hyperlink r:id="rId16" w:history="1">
        <w:r w:rsidRPr="00175DB8">
          <w:rPr>
            <w:rStyle w:val="Hyperlink"/>
          </w:rPr>
          <w:t>ORS 294</w:t>
        </w:r>
      </w:hyperlink>
      <w:r w:rsidRPr="00175DB8">
        <w:t>.414</w:t>
      </w:r>
    </w:p>
    <w:p w14:paraId="4CD12D2C" w14:textId="77777777" w:rsidR="004C378D" w:rsidRPr="00175DB8" w:rsidRDefault="004C378D" w:rsidP="004C378D">
      <w:pPr>
        <w:pStyle w:val="PolicyReferences"/>
      </w:pPr>
      <w:hyperlink r:id="rId17" w:history="1">
        <w:r w:rsidRPr="00175DB8">
          <w:rPr>
            <w:rStyle w:val="Hyperlink"/>
          </w:rPr>
          <w:t>ORS 329</w:t>
        </w:r>
      </w:hyperlink>
      <w:r w:rsidRPr="00175DB8">
        <w:t>.704</w:t>
      </w:r>
    </w:p>
    <w:p w14:paraId="2550F09D" w14:textId="77777777" w:rsidR="004C378D" w:rsidRDefault="004C378D" w:rsidP="004C378D">
      <w:pPr>
        <w:pStyle w:val="PolicyReferences"/>
        <w:sectPr w:rsidR="004C378D" w:rsidSect="004C378D">
          <w:type w:val="continuous"/>
          <w:pgSz w:w="12240" w:h="15840" w:code="1"/>
          <w:pgMar w:top="936" w:right="720" w:bottom="720" w:left="1224" w:header="432" w:footer="720" w:gutter="0"/>
          <w:cols w:num="3" w:space="360"/>
          <w:docGrid w:linePitch="360"/>
        </w:sectPr>
      </w:pPr>
      <w:hyperlink r:id="rId18" w:history="1">
        <w:r w:rsidRPr="00175DB8">
          <w:rPr>
            <w:rStyle w:val="Hyperlink"/>
          </w:rPr>
          <w:t>ORS 332</w:t>
        </w:r>
      </w:hyperlink>
      <w:r w:rsidRPr="00175DB8">
        <w:t>.107</w:t>
      </w:r>
    </w:p>
    <w:p w14:paraId="27DEF6A6" w14:textId="17290505" w:rsidR="004C378D" w:rsidRPr="00175DB8" w:rsidRDefault="004C378D" w:rsidP="004C378D">
      <w:pPr>
        <w:pStyle w:val="PolicyReferences"/>
      </w:pPr>
    </w:p>
    <w:p w14:paraId="2FA91825" w14:textId="77777777" w:rsidR="004C378D" w:rsidRPr="00175DB8" w:rsidRDefault="004C378D" w:rsidP="004C378D">
      <w:pPr>
        <w:pStyle w:val="PolicyReferences"/>
      </w:pPr>
      <w:r w:rsidRPr="00175DB8">
        <w:rPr>
          <w:smallCaps/>
        </w:rPr>
        <w:t xml:space="preserve">Or. </w:t>
      </w:r>
      <w:proofErr w:type="spellStart"/>
      <w:r w:rsidRPr="00175DB8">
        <w:rPr>
          <w:smallCaps/>
        </w:rPr>
        <w:t>Dep’t</w:t>
      </w:r>
      <w:proofErr w:type="spellEnd"/>
      <w:r w:rsidRPr="00175DB8">
        <w:rPr>
          <w:smallCaps/>
        </w:rPr>
        <w:t xml:space="preserve"> of Justice, Or. </w:t>
      </w:r>
      <w:proofErr w:type="spellStart"/>
      <w:r w:rsidRPr="00175DB8">
        <w:rPr>
          <w:smallCaps/>
        </w:rPr>
        <w:t>Att’y</w:t>
      </w:r>
      <w:proofErr w:type="spellEnd"/>
      <w:r w:rsidRPr="00175DB8">
        <w:rPr>
          <w:smallCaps/>
        </w:rPr>
        <w:t xml:space="preserve"> General’s Model Public Contract Rules Manual</w:t>
      </w:r>
      <w:r w:rsidRPr="00175DB8">
        <w:t>.</w:t>
      </w:r>
    </w:p>
    <w:sectPr w:rsidR="004C378D" w:rsidRPr="00175DB8" w:rsidSect="0051750D">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8DB87" w14:textId="77777777" w:rsidR="00004C11" w:rsidRDefault="00004C11" w:rsidP="00FC3907">
      <w:r>
        <w:separator/>
      </w:r>
    </w:p>
  </w:endnote>
  <w:endnote w:type="continuationSeparator" w:id="0">
    <w:p w14:paraId="70E52C34" w14:textId="77777777" w:rsidR="00004C11" w:rsidRDefault="00004C1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4AFA5" w14:textId="77777777" w:rsidR="004C378D" w:rsidRDefault="004C37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C378D" w:rsidRPr="00175DB8" w14:paraId="5E559ADC" w14:textId="77777777" w:rsidTr="004616AD">
      <w:tc>
        <w:tcPr>
          <w:tcW w:w="2340" w:type="dxa"/>
        </w:tcPr>
        <w:p w14:paraId="77FB404E" w14:textId="77777777" w:rsidR="004C378D" w:rsidRPr="00175DB8" w:rsidRDefault="004C378D" w:rsidP="004616AD">
          <w:pPr>
            <w:pStyle w:val="Footer"/>
            <w:rPr>
              <w:noProof/>
              <w:sz w:val="20"/>
            </w:rPr>
          </w:pPr>
          <w:r w:rsidRPr="00175DB8">
            <w:rPr>
              <w:noProof/>
              <w:sz w:val="20"/>
            </w:rPr>
            <w:t>3/22/16│PH</w:t>
          </w:r>
        </w:p>
      </w:tc>
      <w:tc>
        <w:tcPr>
          <w:tcW w:w="7956" w:type="dxa"/>
        </w:tcPr>
        <w:p w14:paraId="6FA27BDE" w14:textId="77777777" w:rsidR="004C378D" w:rsidRDefault="004C378D" w:rsidP="004616AD">
          <w:pPr>
            <w:pStyle w:val="Footer"/>
            <w:jc w:val="right"/>
          </w:pPr>
          <w:r>
            <w:t>Advisory Committees to the Board – BCF</w:t>
          </w:r>
        </w:p>
        <w:p w14:paraId="1099260E" w14:textId="489DFA92" w:rsidR="004C378D" w:rsidRPr="00175DB8" w:rsidRDefault="004C378D" w:rsidP="004616AD">
          <w:pPr>
            <w:pStyle w:val="Footer"/>
            <w:jc w:val="right"/>
            <w:rPr>
              <w:sz w:val="20"/>
            </w:rPr>
          </w:pPr>
          <w:r w:rsidRPr="00175DB8">
            <w:rPr>
              <w:bCs/>
              <w:noProof/>
            </w:rPr>
            <w:fldChar w:fldCharType="begin"/>
          </w:r>
          <w:r w:rsidRPr="00175DB8">
            <w:rPr>
              <w:bCs/>
              <w:noProof/>
            </w:rPr>
            <w:instrText xml:space="preserve"> PAGE  \* Arabic  \* MERGEFORMAT </w:instrText>
          </w:r>
          <w:r w:rsidRPr="00175DB8">
            <w:rPr>
              <w:bCs/>
              <w:noProof/>
            </w:rPr>
            <w:fldChar w:fldCharType="separate"/>
          </w:r>
          <w:r w:rsidRPr="00175DB8">
            <w:rPr>
              <w:bCs/>
              <w:noProof/>
            </w:rPr>
            <w:t>1</w:t>
          </w:r>
          <w:r w:rsidRPr="00175DB8">
            <w:rPr>
              <w:bCs/>
              <w:noProof/>
            </w:rPr>
            <w:fldChar w:fldCharType="end"/>
          </w:r>
          <w:r w:rsidRPr="00175DB8">
            <w:rPr>
              <w:noProof/>
            </w:rPr>
            <w:t>-</w:t>
          </w:r>
          <w:r w:rsidRPr="00175DB8">
            <w:rPr>
              <w:bCs/>
              <w:noProof/>
            </w:rPr>
            <w:fldChar w:fldCharType="begin"/>
          </w:r>
          <w:r w:rsidRPr="00175DB8">
            <w:rPr>
              <w:bCs/>
              <w:noProof/>
            </w:rPr>
            <w:instrText xml:space="preserve"> NUMPAGES  \* Arabic  \* MERGEFORMAT </w:instrText>
          </w:r>
          <w:r w:rsidRPr="00175DB8">
            <w:rPr>
              <w:bCs/>
              <w:noProof/>
            </w:rPr>
            <w:fldChar w:fldCharType="separate"/>
          </w:r>
          <w:r w:rsidRPr="00175DB8">
            <w:rPr>
              <w:bCs/>
              <w:noProof/>
            </w:rPr>
            <w:t>1</w:t>
          </w:r>
          <w:r w:rsidRPr="00175DB8">
            <w:rPr>
              <w:bCs/>
              <w:noProof/>
            </w:rPr>
            <w:fldChar w:fldCharType="end"/>
          </w:r>
        </w:p>
      </w:tc>
    </w:tr>
  </w:tbl>
  <w:p w14:paraId="1522D778" w14:textId="77777777" w:rsidR="004C378D" w:rsidRPr="00175DB8" w:rsidRDefault="004C378D"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BB3D0" w14:textId="77777777" w:rsidR="004C378D" w:rsidRDefault="004C3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275C1" w14:textId="77777777" w:rsidR="00004C11" w:rsidRDefault="00004C11" w:rsidP="00FC3907">
      <w:r>
        <w:separator/>
      </w:r>
    </w:p>
  </w:footnote>
  <w:footnote w:type="continuationSeparator" w:id="0">
    <w:p w14:paraId="44B29220" w14:textId="77777777" w:rsidR="00004C11" w:rsidRDefault="00004C11"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A07F0" w14:textId="77777777" w:rsidR="004C378D" w:rsidRPr="006114F9" w:rsidRDefault="004C3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9ED0B" w14:textId="77777777" w:rsidR="004C378D" w:rsidRDefault="004C37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FCA1A" w14:textId="77777777" w:rsidR="004C378D" w:rsidRDefault="004C3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97144383">
    <w:abstractNumId w:val="7"/>
  </w:num>
  <w:num w:numId="2" w16cid:durableId="309751448">
    <w:abstractNumId w:val="4"/>
  </w:num>
  <w:num w:numId="3" w16cid:durableId="1552768374">
    <w:abstractNumId w:val="4"/>
  </w:num>
  <w:num w:numId="4" w16cid:durableId="1871871544">
    <w:abstractNumId w:val="3"/>
  </w:num>
  <w:num w:numId="5" w16cid:durableId="1212577454">
    <w:abstractNumId w:val="3"/>
  </w:num>
  <w:num w:numId="6" w16cid:durableId="1718771240">
    <w:abstractNumId w:val="2"/>
  </w:num>
  <w:num w:numId="7" w16cid:durableId="1437754184">
    <w:abstractNumId w:val="2"/>
  </w:num>
  <w:num w:numId="8" w16cid:durableId="650445258">
    <w:abstractNumId w:val="1"/>
  </w:num>
  <w:num w:numId="9" w16cid:durableId="477651010">
    <w:abstractNumId w:val="1"/>
  </w:num>
  <w:num w:numId="10" w16cid:durableId="210700279">
    <w:abstractNumId w:val="0"/>
  </w:num>
  <w:num w:numId="11" w16cid:durableId="1767574353">
    <w:abstractNumId w:val="0"/>
  </w:num>
  <w:num w:numId="12" w16cid:durableId="1076394522">
    <w:abstractNumId w:val="6"/>
  </w:num>
  <w:num w:numId="13" w16cid:durableId="345332886">
    <w:abstractNumId w:val="9"/>
  </w:num>
  <w:num w:numId="14" w16cid:durableId="996542674">
    <w:abstractNumId w:val="8"/>
  </w:num>
  <w:num w:numId="15" w16cid:durableId="1936014556">
    <w:abstractNumId w:val="5"/>
  </w:num>
  <w:num w:numId="16" w16cid:durableId="13718837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95078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1183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6542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4C11"/>
    <w:rsid w:val="000143A2"/>
    <w:rsid w:val="00017254"/>
    <w:rsid w:val="00026726"/>
    <w:rsid w:val="000376CE"/>
    <w:rsid w:val="00044BAA"/>
    <w:rsid w:val="000511CD"/>
    <w:rsid w:val="00052BE8"/>
    <w:rsid w:val="00055B7A"/>
    <w:rsid w:val="000577C7"/>
    <w:rsid w:val="000617BB"/>
    <w:rsid w:val="0006459A"/>
    <w:rsid w:val="0007087A"/>
    <w:rsid w:val="00074380"/>
    <w:rsid w:val="00083481"/>
    <w:rsid w:val="00093AF4"/>
    <w:rsid w:val="00093EC6"/>
    <w:rsid w:val="00095F9B"/>
    <w:rsid w:val="00096B9C"/>
    <w:rsid w:val="000A132A"/>
    <w:rsid w:val="000A2670"/>
    <w:rsid w:val="000A2FE8"/>
    <w:rsid w:val="000A4662"/>
    <w:rsid w:val="000A6A9E"/>
    <w:rsid w:val="000B092A"/>
    <w:rsid w:val="000B7345"/>
    <w:rsid w:val="000B75D8"/>
    <w:rsid w:val="000C4C41"/>
    <w:rsid w:val="000D522B"/>
    <w:rsid w:val="000F261A"/>
    <w:rsid w:val="000F30CA"/>
    <w:rsid w:val="000F58AE"/>
    <w:rsid w:val="000F710F"/>
    <w:rsid w:val="000F7910"/>
    <w:rsid w:val="00103173"/>
    <w:rsid w:val="00123136"/>
    <w:rsid w:val="0012544F"/>
    <w:rsid w:val="00125E1F"/>
    <w:rsid w:val="00131C84"/>
    <w:rsid w:val="00137065"/>
    <w:rsid w:val="00147669"/>
    <w:rsid w:val="001479B1"/>
    <w:rsid w:val="00151EC6"/>
    <w:rsid w:val="001534FE"/>
    <w:rsid w:val="00156EA7"/>
    <w:rsid w:val="00175DB8"/>
    <w:rsid w:val="0018025F"/>
    <w:rsid w:val="001A5BBB"/>
    <w:rsid w:val="001C1D43"/>
    <w:rsid w:val="001C3978"/>
    <w:rsid w:val="001C5C15"/>
    <w:rsid w:val="001E1260"/>
    <w:rsid w:val="001E7AE7"/>
    <w:rsid w:val="001F4D2D"/>
    <w:rsid w:val="0021004F"/>
    <w:rsid w:val="0021369D"/>
    <w:rsid w:val="00217190"/>
    <w:rsid w:val="00224022"/>
    <w:rsid w:val="00246025"/>
    <w:rsid w:val="0028031C"/>
    <w:rsid w:val="00280B93"/>
    <w:rsid w:val="002821D2"/>
    <w:rsid w:val="00284A5E"/>
    <w:rsid w:val="00286D2D"/>
    <w:rsid w:val="002972DC"/>
    <w:rsid w:val="002A7657"/>
    <w:rsid w:val="002B12FC"/>
    <w:rsid w:val="002C77C7"/>
    <w:rsid w:val="002D16D4"/>
    <w:rsid w:val="002F4D33"/>
    <w:rsid w:val="002F7C67"/>
    <w:rsid w:val="00302484"/>
    <w:rsid w:val="00305489"/>
    <w:rsid w:val="00305989"/>
    <w:rsid w:val="00306B03"/>
    <w:rsid w:val="00311B2D"/>
    <w:rsid w:val="00317F9E"/>
    <w:rsid w:val="003233D7"/>
    <w:rsid w:val="003234E0"/>
    <w:rsid w:val="00346329"/>
    <w:rsid w:val="00354BAF"/>
    <w:rsid w:val="00355C5E"/>
    <w:rsid w:val="00363573"/>
    <w:rsid w:val="00363AE7"/>
    <w:rsid w:val="00367B06"/>
    <w:rsid w:val="003762D3"/>
    <w:rsid w:val="003804C0"/>
    <w:rsid w:val="00385E10"/>
    <w:rsid w:val="003915B0"/>
    <w:rsid w:val="003B3329"/>
    <w:rsid w:val="003E6475"/>
    <w:rsid w:val="003E6E0C"/>
    <w:rsid w:val="003F7B66"/>
    <w:rsid w:val="00401E9D"/>
    <w:rsid w:val="0041357C"/>
    <w:rsid w:val="00415660"/>
    <w:rsid w:val="00415A69"/>
    <w:rsid w:val="004347FA"/>
    <w:rsid w:val="00440997"/>
    <w:rsid w:val="00443919"/>
    <w:rsid w:val="00443C38"/>
    <w:rsid w:val="00453EF5"/>
    <w:rsid w:val="00455739"/>
    <w:rsid w:val="00456577"/>
    <w:rsid w:val="00472B26"/>
    <w:rsid w:val="00484B66"/>
    <w:rsid w:val="00490A75"/>
    <w:rsid w:val="0049277F"/>
    <w:rsid w:val="00494174"/>
    <w:rsid w:val="00496CA8"/>
    <w:rsid w:val="004A2BAE"/>
    <w:rsid w:val="004C1EE4"/>
    <w:rsid w:val="004C2F7D"/>
    <w:rsid w:val="004C378D"/>
    <w:rsid w:val="004D3BCF"/>
    <w:rsid w:val="004D559B"/>
    <w:rsid w:val="004E2990"/>
    <w:rsid w:val="004E3582"/>
    <w:rsid w:val="004F1F97"/>
    <w:rsid w:val="004F53EB"/>
    <w:rsid w:val="005130E3"/>
    <w:rsid w:val="0051750D"/>
    <w:rsid w:val="00524F11"/>
    <w:rsid w:val="005342BD"/>
    <w:rsid w:val="00536354"/>
    <w:rsid w:val="00543474"/>
    <w:rsid w:val="00557E6B"/>
    <w:rsid w:val="00573A5C"/>
    <w:rsid w:val="00576686"/>
    <w:rsid w:val="00586947"/>
    <w:rsid w:val="00594050"/>
    <w:rsid w:val="00594827"/>
    <w:rsid w:val="005A0A48"/>
    <w:rsid w:val="005A4EEB"/>
    <w:rsid w:val="005A6BFA"/>
    <w:rsid w:val="005C1564"/>
    <w:rsid w:val="005E06B3"/>
    <w:rsid w:val="005E3F0A"/>
    <w:rsid w:val="005E5866"/>
    <w:rsid w:val="005F3316"/>
    <w:rsid w:val="005F6463"/>
    <w:rsid w:val="0060463A"/>
    <w:rsid w:val="006114F9"/>
    <w:rsid w:val="006124FC"/>
    <w:rsid w:val="0061672C"/>
    <w:rsid w:val="00620A00"/>
    <w:rsid w:val="00621143"/>
    <w:rsid w:val="00621D2B"/>
    <w:rsid w:val="0062603D"/>
    <w:rsid w:val="00633B1D"/>
    <w:rsid w:val="00634B0E"/>
    <w:rsid w:val="00642436"/>
    <w:rsid w:val="00645006"/>
    <w:rsid w:val="00660AC5"/>
    <w:rsid w:val="00662E7C"/>
    <w:rsid w:val="00663931"/>
    <w:rsid w:val="006705C2"/>
    <w:rsid w:val="006728D3"/>
    <w:rsid w:val="00683676"/>
    <w:rsid w:val="00684245"/>
    <w:rsid w:val="00684386"/>
    <w:rsid w:val="00685AAF"/>
    <w:rsid w:val="00695030"/>
    <w:rsid w:val="00695431"/>
    <w:rsid w:val="0069687A"/>
    <w:rsid w:val="006A0245"/>
    <w:rsid w:val="006A702F"/>
    <w:rsid w:val="006B088B"/>
    <w:rsid w:val="006B2EC6"/>
    <w:rsid w:val="006E544D"/>
    <w:rsid w:val="006E5941"/>
    <w:rsid w:val="006E71CD"/>
    <w:rsid w:val="00700E92"/>
    <w:rsid w:val="00712126"/>
    <w:rsid w:val="0072350F"/>
    <w:rsid w:val="0073390E"/>
    <w:rsid w:val="00734CF6"/>
    <w:rsid w:val="00737933"/>
    <w:rsid w:val="007405D2"/>
    <w:rsid w:val="007443E2"/>
    <w:rsid w:val="007519A6"/>
    <w:rsid w:val="00752B2D"/>
    <w:rsid w:val="00754B98"/>
    <w:rsid w:val="00763A99"/>
    <w:rsid w:val="00777AB1"/>
    <w:rsid w:val="00782930"/>
    <w:rsid w:val="00784DE2"/>
    <w:rsid w:val="00787DAF"/>
    <w:rsid w:val="007A0E9B"/>
    <w:rsid w:val="007A3694"/>
    <w:rsid w:val="007A4D7F"/>
    <w:rsid w:val="007A7F92"/>
    <w:rsid w:val="007B228A"/>
    <w:rsid w:val="007B384B"/>
    <w:rsid w:val="007D02D3"/>
    <w:rsid w:val="007E02FF"/>
    <w:rsid w:val="007E3300"/>
    <w:rsid w:val="007E4701"/>
    <w:rsid w:val="007E4B10"/>
    <w:rsid w:val="007F0455"/>
    <w:rsid w:val="008073B2"/>
    <w:rsid w:val="008152CF"/>
    <w:rsid w:val="00824B84"/>
    <w:rsid w:val="00830ED8"/>
    <w:rsid w:val="00835AD6"/>
    <w:rsid w:val="00844CD8"/>
    <w:rsid w:val="00850A44"/>
    <w:rsid w:val="00853A12"/>
    <w:rsid w:val="00870BED"/>
    <w:rsid w:val="00880682"/>
    <w:rsid w:val="00882C0D"/>
    <w:rsid w:val="00890313"/>
    <w:rsid w:val="008A156E"/>
    <w:rsid w:val="008A2D8F"/>
    <w:rsid w:val="008A3BAF"/>
    <w:rsid w:val="008B0925"/>
    <w:rsid w:val="008B6FAC"/>
    <w:rsid w:val="008B730B"/>
    <w:rsid w:val="008D1417"/>
    <w:rsid w:val="008D6019"/>
    <w:rsid w:val="008D663E"/>
    <w:rsid w:val="008E1CAE"/>
    <w:rsid w:val="008E3ED6"/>
    <w:rsid w:val="008F4D57"/>
    <w:rsid w:val="00907FA5"/>
    <w:rsid w:val="00912BAC"/>
    <w:rsid w:val="00915161"/>
    <w:rsid w:val="00923DFB"/>
    <w:rsid w:val="009317A1"/>
    <w:rsid w:val="00940E79"/>
    <w:rsid w:val="009510E8"/>
    <w:rsid w:val="009510FB"/>
    <w:rsid w:val="00963266"/>
    <w:rsid w:val="00972985"/>
    <w:rsid w:val="00976D56"/>
    <w:rsid w:val="00976F42"/>
    <w:rsid w:val="00977D62"/>
    <w:rsid w:val="009816CA"/>
    <w:rsid w:val="0098262B"/>
    <w:rsid w:val="00982B4E"/>
    <w:rsid w:val="009854C4"/>
    <w:rsid w:val="009A42F6"/>
    <w:rsid w:val="009B1678"/>
    <w:rsid w:val="009C0FB2"/>
    <w:rsid w:val="009C4D2A"/>
    <w:rsid w:val="009D427B"/>
    <w:rsid w:val="009D5498"/>
    <w:rsid w:val="009D6C26"/>
    <w:rsid w:val="009E11A7"/>
    <w:rsid w:val="009F2011"/>
    <w:rsid w:val="009F24C0"/>
    <w:rsid w:val="009F4F41"/>
    <w:rsid w:val="009F694C"/>
    <w:rsid w:val="009F7274"/>
    <w:rsid w:val="00A15392"/>
    <w:rsid w:val="00A17275"/>
    <w:rsid w:val="00A20986"/>
    <w:rsid w:val="00A268EF"/>
    <w:rsid w:val="00A312B5"/>
    <w:rsid w:val="00A337DF"/>
    <w:rsid w:val="00A61DAA"/>
    <w:rsid w:val="00A7204A"/>
    <w:rsid w:val="00A967F8"/>
    <w:rsid w:val="00AA102F"/>
    <w:rsid w:val="00AC3EDD"/>
    <w:rsid w:val="00AC5141"/>
    <w:rsid w:val="00AC6972"/>
    <w:rsid w:val="00AE1154"/>
    <w:rsid w:val="00AF3E4D"/>
    <w:rsid w:val="00AF6F27"/>
    <w:rsid w:val="00B01ACE"/>
    <w:rsid w:val="00B04433"/>
    <w:rsid w:val="00B239E5"/>
    <w:rsid w:val="00B24778"/>
    <w:rsid w:val="00B3384A"/>
    <w:rsid w:val="00B3442C"/>
    <w:rsid w:val="00B36427"/>
    <w:rsid w:val="00B4113F"/>
    <w:rsid w:val="00B44352"/>
    <w:rsid w:val="00B637AA"/>
    <w:rsid w:val="00B659D3"/>
    <w:rsid w:val="00B70CD3"/>
    <w:rsid w:val="00B7268B"/>
    <w:rsid w:val="00B76A55"/>
    <w:rsid w:val="00B85F05"/>
    <w:rsid w:val="00B927C8"/>
    <w:rsid w:val="00B928D3"/>
    <w:rsid w:val="00B93330"/>
    <w:rsid w:val="00B94A90"/>
    <w:rsid w:val="00B9731A"/>
    <w:rsid w:val="00BA02CC"/>
    <w:rsid w:val="00BA54B2"/>
    <w:rsid w:val="00BB2371"/>
    <w:rsid w:val="00BB722B"/>
    <w:rsid w:val="00BC6D2F"/>
    <w:rsid w:val="00BD65DF"/>
    <w:rsid w:val="00BE44C8"/>
    <w:rsid w:val="00BE450C"/>
    <w:rsid w:val="00BE5ECB"/>
    <w:rsid w:val="00BF1386"/>
    <w:rsid w:val="00C04F63"/>
    <w:rsid w:val="00C053D7"/>
    <w:rsid w:val="00C11E0F"/>
    <w:rsid w:val="00C21664"/>
    <w:rsid w:val="00C25368"/>
    <w:rsid w:val="00C33AB4"/>
    <w:rsid w:val="00C42489"/>
    <w:rsid w:val="00C430FD"/>
    <w:rsid w:val="00C61F53"/>
    <w:rsid w:val="00C71516"/>
    <w:rsid w:val="00C82AB8"/>
    <w:rsid w:val="00CB18D4"/>
    <w:rsid w:val="00CB5D00"/>
    <w:rsid w:val="00CC11B1"/>
    <w:rsid w:val="00CC25AA"/>
    <w:rsid w:val="00CC2690"/>
    <w:rsid w:val="00CC7D46"/>
    <w:rsid w:val="00CE3549"/>
    <w:rsid w:val="00CE482D"/>
    <w:rsid w:val="00CE673A"/>
    <w:rsid w:val="00CF53BE"/>
    <w:rsid w:val="00CF6EF5"/>
    <w:rsid w:val="00D01C38"/>
    <w:rsid w:val="00D047D0"/>
    <w:rsid w:val="00D33F63"/>
    <w:rsid w:val="00D37878"/>
    <w:rsid w:val="00D42052"/>
    <w:rsid w:val="00D4493C"/>
    <w:rsid w:val="00D55ABF"/>
    <w:rsid w:val="00D56277"/>
    <w:rsid w:val="00D65180"/>
    <w:rsid w:val="00D7233F"/>
    <w:rsid w:val="00D7490B"/>
    <w:rsid w:val="00D81CCD"/>
    <w:rsid w:val="00D82C4F"/>
    <w:rsid w:val="00D85D37"/>
    <w:rsid w:val="00D87B51"/>
    <w:rsid w:val="00DE0C18"/>
    <w:rsid w:val="00DF0AE6"/>
    <w:rsid w:val="00DF464B"/>
    <w:rsid w:val="00E009DD"/>
    <w:rsid w:val="00E07338"/>
    <w:rsid w:val="00E34F37"/>
    <w:rsid w:val="00E56759"/>
    <w:rsid w:val="00E60543"/>
    <w:rsid w:val="00E60955"/>
    <w:rsid w:val="00E60BBE"/>
    <w:rsid w:val="00E67AB7"/>
    <w:rsid w:val="00E70BB8"/>
    <w:rsid w:val="00E71A63"/>
    <w:rsid w:val="00E727A4"/>
    <w:rsid w:val="00E75341"/>
    <w:rsid w:val="00E81F69"/>
    <w:rsid w:val="00E908E7"/>
    <w:rsid w:val="00E90E7F"/>
    <w:rsid w:val="00E9130E"/>
    <w:rsid w:val="00E97D87"/>
    <w:rsid w:val="00EA05AE"/>
    <w:rsid w:val="00EA3062"/>
    <w:rsid w:val="00EA6D75"/>
    <w:rsid w:val="00EB6EE8"/>
    <w:rsid w:val="00EC519B"/>
    <w:rsid w:val="00EE49D0"/>
    <w:rsid w:val="00EF573E"/>
    <w:rsid w:val="00F166D4"/>
    <w:rsid w:val="00F16CA1"/>
    <w:rsid w:val="00F45027"/>
    <w:rsid w:val="00F45D0D"/>
    <w:rsid w:val="00F55FB3"/>
    <w:rsid w:val="00F704CA"/>
    <w:rsid w:val="00F774CC"/>
    <w:rsid w:val="00F80E45"/>
    <w:rsid w:val="00F82F2C"/>
    <w:rsid w:val="00F8492E"/>
    <w:rsid w:val="00F91523"/>
    <w:rsid w:val="00F94BBC"/>
    <w:rsid w:val="00FA481C"/>
    <w:rsid w:val="00FB3011"/>
    <w:rsid w:val="00FB52F8"/>
    <w:rsid w:val="00FC3907"/>
    <w:rsid w:val="00FD46BD"/>
    <w:rsid w:val="00FD60A2"/>
    <w:rsid w:val="00FF364A"/>
    <w:rsid w:val="00FF624E"/>
    <w:rsid w:val="00FF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2AB5A"/>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BB722B"/>
    <w:rPr>
      <w:color w:val="0000FF"/>
      <w:u w:val="single"/>
    </w:rPr>
  </w:style>
  <w:style w:type="character" w:styleId="Hyperlink">
    <w:name w:val="Hyperlink"/>
    <w:basedOn w:val="DefaultParagraphFont"/>
    <w:uiPriority w:val="99"/>
    <w:unhideWhenUsed/>
    <w:rsid w:val="00CC25AA"/>
    <w:rPr>
      <w:color w:val="0563C1" w:themeColor="hyperlink"/>
      <w:u w:val="single"/>
    </w:rPr>
  </w:style>
  <w:style w:type="paragraph" w:styleId="Revision">
    <w:name w:val="Revision"/>
    <w:hidden/>
    <w:uiPriority w:val="99"/>
    <w:semiHidden/>
    <w:rsid w:val="007E4B1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06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29" TargetMode="External"/><Relationship Id="rId2" Type="http://schemas.openxmlformats.org/officeDocument/2006/relationships/numbering" Target="numbering.xml"/><Relationship Id="rId16" Type="http://schemas.openxmlformats.org/officeDocument/2006/relationships/hyperlink" Target="http://policy.osba.org/orsredir.asp?ors=ors-29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19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682BC-BBF2-4806-9019-64F75AE10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BCF - Advisory Committees to the Board</dc:title>
  <dc:subject>Clatskanie SD Board Policy</dc:subject>
  <dc:creator>Oregon School Boards Association</dc:creator>
  <cp:keywords/>
  <dc:description/>
  <cp:lastModifiedBy>CSD</cp:lastModifiedBy>
  <cp:revision>2</cp:revision>
  <dcterms:created xsi:type="dcterms:W3CDTF">2025-10-10T06:29:00Z</dcterms:created>
  <dcterms:modified xsi:type="dcterms:W3CDTF">2025-10-10T06:29:00Z</dcterms:modified>
</cp:coreProperties>
</file>